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1B1" w:rsidRPr="000E21B1" w:rsidRDefault="000E21B1" w:rsidP="000E21B1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0E21B1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Первые известия о Руси 6 класс</w:t>
      </w:r>
    </w:p>
    <w:p w:rsidR="000E21B1" w:rsidRPr="000E21B1" w:rsidRDefault="000E21B1" w:rsidP="000E21B1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0E21B1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Первые известия о Руси для учащихся 6 класса с ответами. Те</w:t>
      </w:r>
      <w:proofErr w:type="gramStart"/>
      <w:r w:rsidRPr="000E21B1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0E21B1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по 8 заданий.</w:t>
      </w:r>
    </w:p>
    <w:p w:rsidR="000E21B1" w:rsidRPr="000E21B1" w:rsidRDefault="000E21B1" w:rsidP="000E21B1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0E21B1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0E21B1" w:rsidRPr="000E21B1" w:rsidRDefault="000E21B1" w:rsidP="000E21B1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Летопись, сообщающая о жизни восточных славян в древ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ности и об образовании Древнерусского государства, — это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Русская</w:t>
        </w:r>
        <w:proofErr w:type="gramEnd"/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Правда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Судебник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Повесть временных лет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«Моление» Даниила Заточника</w:t>
        </w:r>
      </w:ins>
    </w:p>
    <w:p w:rsidR="000E21B1" w:rsidRPr="000E21B1" w:rsidRDefault="000E21B1" w:rsidP="000E21B1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какому году относится событие, получившее название «призвание варягов»?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824 г.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862 г.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882 г.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988 г.</w:t>
        </w:r>
      </w:ins>
    </w:p>
    <w:p w:rsidR="000E21B1" w:rsidRPr="000E21B1" w:rsidRDefault="000E21B1" w:rsidP="000E21B1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городе правил князь Рюрик?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Киев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Ростов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Новгород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Смоленск</w:t>
        </w:r>
      </w:ins>
    </w:p>
    <w:p w:rsidR="000E21B1" w:rsidRPr="000E21B1" w:rsidRDefault="000E21B1" w:rsidP="000E21B1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главными занятиями норманнов и восточных славян.</w:t>
        </w:r>
      </w:ins>
    </w:p>
    <w:p w:rsidR="000E21B1" w:rsidRPr="000E21B1" w:rsidRDefault="000E21B1" w:rsidP="000E21B1">
      <w:pPr>
        <w:shd w:val="clear" w:color="auto" w:fill="FFFFFF"/>
        <w:spacing w:after="390" w:line="315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7" w:author="Unknown">
        <w:r w:rsidRPr="000E21B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Занятия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земледелие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военное дело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скотоводство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торговля</w:t>
        </w:r>
      </w:ins>
    </w:p>
    <w:p w:rsidR="000E21B1" w:rsidRPr="000E21B1" w:rsidRDefault="000E21B1" w:rsidP="000E21B1">
      <w:pPr>
        <w:shd w:val="clear" w:color="auto" w:fill="FFFFFF"/>
        <w:spacing w:after="390" w:line="315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1" w:author="Unknown">
        <w:r w:rsidRPr="000E21B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Народы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восточные славяне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норманны</w:t>
        </w:r>
      </w:ins>
    </w:p>
    <w:p w:rsidR="000E21B1" w:rsidRPr="000E21B1" w:rsidRDefault="000E21B1" w:rsidP="000E21B1">
      <w:pPr>
        <w:shd w:val="clear" w:color="auto" w:fill="FFFFFF"/>
        <w:spacing w:after="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списке представлены основные характеристики норманнов. Найдите </w:t>
        </w:r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две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лишние. Запишите цифры, под которыми они указаны.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активные завоеватели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совершили множество морских путешествий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основным занятием было ремесло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политика отличалась миролюбием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контролировали многие торговые пути</w:t>
        </w:r>
      </w:ins>
    </w:p>
    <w:p w:rsidR="000E21B1" w:rsidRPr="000E21B1" w:rsidRDefault="000E21B1" w:rsidP="000E21B1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из известных учёных впервые выступил против нор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маннской теории?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Г. Миллер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Г. Байер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М.В. Ломоносов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С.М. Соловьёв</w:t>
        </w:r>
      </w:ins>
    </w:p>
    <w:p w:rsidR="000E21B1" w:rsidRPr="000E21B1" w:rsidRDefault="000E21B1" w:rsidP="000E21B1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городе найдены древнейшие следы пребывания норманнов?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Новгороде</w:t>
        </w:r>
        <w:proofErr w:type="gramEnd"/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Ладоге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Киеве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Ярославле</w:t>
        </w:r>
      </w:ins>
    </w:p>
    <w:p w:rsidR="000E21B1" w:rsidRPr="000E21B1" w:rsidRDefault="000E21B1" w:rsidP="000E21B1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Одним из спорных вопросов в истории, связанных с про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блемой норманнской теории происхождения государства, является вопрос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 занятиях восточных славян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 происхождении названия «Русь»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 отношениях восточных славян с Византией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 причинах принятия христианства</w:t>
        </w:r>
      </w:ins>
    </w:p>
    <w:p w:rsidR="000E21B1" w:rsidRPr="000E21B1" w:rsidRDefault="000E21B1" w:rsidP="000E21B1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1" w:author="Unknown">
        <w:r w:rsidRPr="000E21B1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0E21B1" w:rsidRPr="000E21B1" w:rsidRDefault="000E21B1" w:rsidP="000E21B1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какому виду литературы относится «Повесть времен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ных лет», сообщающая об образовании государства у вос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точных славян?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былина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житие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летопись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сказание</w:t>
        </w:r>
      </w:ins>
    </w:p>
    <w:p w:rsidR="000E21B1" w:rsidRPr="000E21B1" w:rsidRDefault="000E21B1" w:rsidP="000E21B1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2.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какому времени относятся сведения об образовании го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сударства у восточных славян?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VIII в.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IX в.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XI в.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XII в.</w:t>
        </w:r>
      </w:ins>
    </w:p>
    <w:p w:rsidR="000E21B1" w:rsidRPr="000E21B1" w:rsidRDefault="000E21B1" w:rsidP="000E21B1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звали первого князя Руси, основателя династии?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Олег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Рюрик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</w:t>
        </w:r>
        <w:proofErr w:type="spellStart"/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Синеус</w:t>
        </w:r>
        <w:proofErr w:type="spellEnd"/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Трувор</w:t>
        </w:r>
      </w:ins>
    </w:p>
    <w:p w:rsidR="000E21B1" w:rsidRPr="000E21B1" w:rsidRDefault="000E21B1" w:rsidP="000E21B1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товарами, которые нор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манны вывозили из русских городов в Европу, и товара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ми, которые норманны приобретали в Европе.</w:t>
        </w:r>
      </w:ins>
    </w:p>
    <w:p w:rsidR="000E21B1" w:rsidRPr="000E21B1" w:rsidRDefault="000E21B1" w:rsidP="000E21B1">
      <w:pPr>
        <w:shd w:val="clear" w:color="auto" w:fill="FFFFFF"/>
        <w:spacing w:after="390" w:line="315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57" w:author="Unknown">
        <w:r w:rsidRPr="000E21B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Товары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меха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металлические предметы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воск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ткани</w:t>
        </w:r>
      </w:ins>
    </w:p>
    <w:p w:rsidR="000E21B1" w:rsidRPr="000E21B1" w:rsidRDefault="000E21B1" w:rsidP="000E21B1">
      <w:pPr>
        <w:shd w:val="clear" w:color="auto" w:fill="FFFFFF"/>
        <w:spacing w:after="390" w:line="315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1" w:author="Unknown">
        <w:r w:rsidRPr="000E21B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Вывоз или Приобретение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вывозили в Европу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приобретали в Европе</w:t>
        </w:r>
      </w:ins>
    </w:p>
    <w:p w:rsidR="000E21B1" w:rsidRPr="000E21B1" w:rsidRDefault="000E21B1" w:rsidP="000E21B1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Норманны — выходцы из Скандинавии — оставили след в истории государств Европы. В данном списке указаны страны, куда норманны добирались в результате путеше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ствий. Найдите </w:t>
        </w:r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две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лишние страны. Запишите цифры, под которыми они указаны.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Северная Америка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Древнерусское государство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Китай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Эфиопия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Франция</w:t>
        </w:r>
      </w:ins>
    </w:p>
    <w:p w:rsidR="000E21B1" w:rsidRPr="000E21B1" w:rsidRDefault="000E21B1" w:rsidP="000E21B1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из перечисленных учёных впервые выдвинул нор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маннскую теорию создания Древнерусского государства?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В.А. Рыбаков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М.В. Ломоносов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Г. Байер, Г. Миллер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В.О. Ключевский</w:t>
        </w:r>
      </w:ins>
    </w:p>
    <w:p w:rsidR="000E21B1" w:rsidRPr="000E21B1" w:rsidRDefault="000E21B1" w:rsidP="000E21B1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назвали историки крепость возле Новгорода, постро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енную норманнами?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Ладога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Киев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Ростов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</w:t>
        </w:r>
        <w:proofErr w:type="spellStart"/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Рюриково</w:t>
        </w:r>
        <w:proofErr w:type="spellEnd"/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городище</w:t>
        </w:r>
      </w:ins>
    </w:p>
    <w:p w:rsidR="000E21B1" w:rsidRPr="000E21B1" w:rsidRDefault="000E21B1" w:rsidP="000E21B1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0E21B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Одним из спорных вопросов истории, связанных с про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блемой норманнской теории происхождения государства, является вопрос</w:t>
        </w:r>
      </w:ins>
    </w:p>
    <w:p w:rsidR="000E21B1" w:rsidRPr="000E21B1" w:rsidRDefault="000E21B1" w:rsidP="000E21B1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 происхождении династии русских князей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 основных занятиях восточных славян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 языческих представлениях восточных славян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 мировоззрении восточных славян</w:t>
        </w:r>
      </w:ins>
    </w:p>
    <w:p w:rsidR="000E21B1" w:rsidRPr="000E21B1" w:rsidRDefault="000E21B1" w:rsidP="000E21B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0E21B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Первые известия о Руси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0E21B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4-1212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5-34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0E21B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4-1212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5-34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7-4</w:t>
        </w:r>
        <w:r w:rsidRPr="000E21B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</w:ins>
    </w:p>
    <w:p w:rsidR="005D3EDA" w:rsidRDefault="005D3EDA">
      <w:bookmarkStart w:id="82" w:name="_GoBack"/>
      <w:bookmarkEnd w:id="82"/>
    </w:p>
    <w:sectPr w:rsidR="005D3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4C1"/>
    <w:rsid w:val="000E21B1"/>
    <w:rsid w:val="005D3EDA"/>
    <w:rsid w:val="00DC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2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E21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21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E21B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0E2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E2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21B1"/>
    <w:rPr>
      <w:b/>
      <w:bCs/>
    </w:rPr>
  </w:style>
  <w:style w:type="character" w:customStyle="1" w:styleId="apple-converted-space">
    <w:name w:val="apple-converted-space"/>
    <w:basedOn w:val="a0"/>
    <w:rsid w:val="000E21B1"/>
  </w:style>
  <w:style w:type="paragraph" w:customStyle="1" w:styleId="sertxt">
    <w:name w:val="sertxt"/>
    <w:basedOn w:val="a"/>
    <w:rsid w:val="000E2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2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E21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21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E21B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0E2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E2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21B1"/>
    <w:rPr>
      <w:b/>
      <w:bCs/>
    </w:rPr>
  </w:style>
  <w:style w:type="character" w:customStyle="1" w:styleId="apple-converted-space">
    <w:name w:val="apple-converted-space"/>
    <w:basedOn w:val="a0"/>
    <w:rsid w:val="000E21B1"/>
  </w:style>
  <w:style w:type="paragraph" w:customStyle="1" w:styleId="sertxt">
    <w:name w:val="sertxt"/>
    <w:basedOn w:val="a"/>
    <w:rsid w:val="000E2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4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957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28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2019-02-27T05:56:00Z</dcterms:created>
  <dcterms:modified xsi:type="dcterms:W3CDTF">2019-02-27T05:56:00Z</dcterms:modified>
</cp:coreProperties>
</file>